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8E7445F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B315B3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315B3">
        <w:rPr>
          <w:rFonts w:ascii="Arial" w:hAnsi="Arial" w:cs="Arial"/>
          <w:b/>
          <w:sz w:val="22"/>
          <w:szCs w:val="22"/>
        </w:rPr>
        <w:t>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09C15803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7630A1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6O4QW5Ln5/hUIIpyNV+9Y17271FPXXm8bJxnOijNS6GuyQz0Xv5PnAmMK3WsWIYhVsd89/czM5LqrAxsoJRIDA==" w:saltValue="zisfePmvDJnoKFMbxYh64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630A1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315B3"/>
    <w:rsid w:val="00B57D47"/>
    <w:rsid w:val="00B63994"/>
    <w:rsid w:val="00B920C4"/>
    <w:rsid w:val="00B96984"/>
    <w:rsid w:val="00C02309"/>
    <w:rsid w:val="00C202C8"/>
    <w:rsid w:val="00C66326"/>
    <w:rsid w:val="00CC118D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8AFA8-7663-4235-8DB3-81EC5FC8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lastModifiedBy>Raschdorf Martin</cp:lastModifiedBy>
  <cp:revision>32</cp:revision>
  <cp:lastPrinted>2005-11-29T09:43:00Z</cp:lastPrinted>
  <dcterms:created xsi:type="dcterms:W3CDTF">2019-10-04T09:07:00Z</dcterms:created>
  <dcterms:modified xsi:type="dcterms:W3CDTF">2024-05-30T09:12:00Z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